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203A7" w14:textId="1EC9A305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b/>
          <w:sz w:val="26"/>
          <w:szCs w:val="26"/>
        </w:rPr>
        <w:t>“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2CC203AA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203A8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203A9" w14:textId="77777777" w:rsidR="0055375D" w:rsidRPr="0011603A" w:rsidRDefault="001B5954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B5954">
              <w:rPr>
                <w:b/>
                <w:sz w:val="26"/>
                <w:szCs w:val="26"/>
                <w:lang w:val="en-US"/>
              </w:rPr>
              <w:t>203B_177</w:t>
            </w:r>
          </w:p>
        </w:tc>
      </w:tr>
      <w:tr w:rsidR="0055375D" w:rsidRPr="00C44B8B" w14:paraId="2CC203AD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203AB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203AC" w14:textId="77777777" w:rsidR="0055375D" w:rsidRPr="00C44B8B" w:rsidRDefault="00C350A6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 w:rsidRPr="00C350A6">
              <w:rPr>
                <w:b/>
                <w:sz w:val="26"/>
                <w:szCs w:val="26"/>
                <w:lang w:val="en-US"/>
              </w:rPr>
              <w:t>2263837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9E6D12" w14:paraId="70540A35" w14:textId="77777777" w:rsidTr="0053733C">
        <w:trPr>
          <w:jc w:val="right"/>
        </w:trPr>
        <w:tc>
          <w:tcPr>
            <w:tcW w:w="5500" w:type="dxa"/>
            <w:hideMark/>
          </w:tcPr>
          <w:p w14:paraId="09B498BC" w14:textId="77777777" w:rsidR="009E6D12" w:rsidRDefault="009E6D12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9E6D12" w:rsidRPr="006A2A48" w14:paraId="40598733" w14:textId="77777777" w:rsidTr="0053733C">
        <w:trPr>
          <w:jc w:val="right"/>
        </w:trPr>
        <w:tc>
          <w:tcPr>
            <w:tcW w:w="5500" w:type="dxa"/>
            <w:hideMark/>
          </w:tcPr>
          <w:p w14:paraId="63189002" w14:textId="77777777" w:rsidR="009E6D12" w:rsidRPr="006A2A48" w:rsidRDefault="009E6D12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9E6D12" w:rsidRPr="006A2A48" w14:paraId="54DA8573" w14:textId="77777777" w:rsidTr="0053733C">
        <w:trPr>
          <w:jc w:val="right"/>
        </w:trPr>
        <w:tc>
          <w:tcPr>
            <w:tcW w:w="5500" w:type="dxa"/>
            <w:hideMark/>
          </w:tcPr>
          <w:p w14:paraId="45A48DA3" w14:textId="77777777" w:rsidR="009E6D12" w:rsidRPr="006A2A48" w:rsidRDefault="009E6D12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9E6D12" w:rsidRPr="006A2A48" w14:paraId="1A2D35FF" w14:textId="77777777" w:rsidTr="0053733C">
        <w:trPr>
          <w:jc w:val="right"/>
        </w:trPr>
        <w:tc>
          <w:tcPr>
            <w:tcW w:w="5500" w:type="dxa"/>
            <w:hideMark/>
          </w:tcPr>
          <w:p w14:paraId="5E3E6172" w14:textId="77777777" w:rsidR="009E6D12" w:rsidRPr="006A2A48" w:rsidRDefault="009E6D12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9E6D12" w14:paraId="06390EB3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537D3A79" w14:textId="77777777" w:rsidR="009E6D12" w:rsidRDefault="009E6D12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9E6D12" w:rsidRPr="006A2A48" w14:paraId="4A50F4BC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55F59B3A" w14:textId="77777777" w:rsidR="009E6D12" w:rsidRPr="006A2A48" w:rsidRDefault="009E6D12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2CC203B2" w14:textId="77777777" w:rsidR="0026453A" w:rsidRPr="00697DC5" w:rsidRDefault="0026453A" w:rsidP="0026453A"/>
    <w:p w14:paraId="2CC203B3" w14:textId="77777777" w:rsidR="0026453A" w:rsidRPr="00697DC5" w:rsidRDefault="0026453A" w:rsidP="0026453A"/>
    <w:p w14:paraId="2CC203B4" w14:textId="77777777" w:rsidR="004F6968" w:rsidRPr="004901F9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901F9">
        <w:t>ТЕХНИЧЕСКОЕ ЗАДАНИЕ</w:t>
      </w:r>
    </w:p>
    <w:p w14:paraId="2CC203B5" w14:textId="77777777" w:rsidR="004F6968" w:rsidRPr="005E26A3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4901F9">
        <w:rPr>
          <w:b/>
          <w:sz w:val="26"/>
          <w:szCs w:val="26"/>
        </w:rPr>
        <w:t xml:space="preserve">на </w:t>
      </w:r>
      <w:r w:rsidR="00612811" w:rsidRPr="004901F9">
        <w:rPr>
          <w:b/>
          <w:sz w:val="26"/>
          <w:szCs w:val="26"/>
        </w:rPr>
        <w:t xml:space="preserve">поставку </w:t>
      </w:r>
      <w:r w:rsidR="007F4188" w:rsidRPr="004901F9">
        <w:rPr>
          <w:b/>
          <w:sz w:val="26"/>
          <w:szCs w:val="26"/>
        </w:rPr>
        <w:t>метизов</w:t>
      </w:r>
      <w:r w:rsidR="004901F9">
        <w:rPr>
          <w:b/>
          <w:sz w:val="26"/>
          <w:szCs w:val="26"/>
        </w:rPr>
        <w:t xml:space="preserve"> (</w:t>
      </w:r>
      <w:r w:rsidR="00714DCD" w:rsidRPr="004901F9">
        <w:rPr>
          <w:b/>
          <w:sz w:val="26"/>
          <w:szCs w:val="26"/>
        </w:rPr>
        <w:t>Болт М10х20</w:t>
      </w:r>
      <w:r w:rsidR="004901F9">
        <w:rPr>
          <w:b/>
          <w:sz w:val="26"/>
          <w:szCs w:val="26"/>
        </w:rPr>
        <w:t>)</w:t>
      </w:r>
      <w:r w:rsidR="005E26A3">
        <w:rPr>
          <w:b/>
          <w:sz w:val="26"/>
          <w:szCs w:val="26"/>
        </w:rPr>
        <w:t>.</w:t>
      </w:r>
      <w:r w:rsidR="009C0389" w:rsidRPr="004901F9">
        <w:rPr>
          <w:b/>
          <w:sz w:val="26"/>
          <w:szCs w:val="26"/>
        </w:rPr>
        <w:t xml:space="preserve"> Лот № </w:t>
      </w:r>
      <w:r w:rsidR="00BD2843" w:rsidRPr="005E26A3">
        <w:rPr>
          <w:b/>
          <w:sz w:val="26"/>
          <w:szCs w:val="26"/>
          <w:u w:val="single"/>
        </w:rPr>
        <w:t>203</w:t>
      </w:r>
      <w:r w:rsidR="00BD2843" w:rsidRPr="005E26A3">
        <w:rPr>
          <w:b/>
          <w:sz w:val="26"/>
          <w:szCs w:val="26"/>
          <w:u w:val="single"/>
          <w:lang w:val="en-US"/>
        </w:rPr>
        <w:t>B</w:t>
      </w:r>
    </w:p>
    <w:p w14:paraId="2CC203B6" w14:textId="77777777" w:rsidR="00612811" w:rsidRPr="004901F9" w:rsidRDefault="00612811" w:rsidP="00773399">
      <w:pPr>
        <w:ind w:firstLine="0"/>
        <w:jc w:val="center"/>
        <w:rPr>
          <w:sz w:val="24"/>
          <w:szCs w:val="24"/>
        </w:rPr>
      </w:pPr>
    </w:p>
    <w:p w14:paraId="2CC203B7" w14:textId="77777777" w:rsidR="005E26A3" w:rsidRDefault="005E26A3" w:rsidP="005E26A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CC203B8" w14:textId="77777777" w:rsidR="005E26A3" w:rsidRDefault="005E26A3" w:rsidP="005E26A3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2CC203B9" w14:textId="77777777" w:rsidR="005E26A3" w:rsidRDefault="005E26A3" w:rsidP="005E26A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CC203BA" w14:textId="77777777" w:rsidR="005E26A3" w:rsidRDefault="005E26A3" w:rsidP="005E26A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2CC203BB" w14:textId="77777777" w:rsidR="005E26A3" w:rsidRDefault="005E26A3" w:rsidP="005E26A3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2CC203BC" w14:textId="77777777" w:rsidR="005E26A3" w:rsidRDefault="005E26A3" w:rsidP="005E26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CC203BD" w14:textId="77777777" w:rsidR="005E26A3" w:rsidRDefault="005E26A3" w:rsidP="005E26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CC203BE" w14:textId="77777777" w:rsidR="005E26A3" w:rsidRDefault="005E26A3" w:rsidP="005E26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CC203BF" w14:textId="77777777" w:rsidR="005E26A3" w:rsidRDefault="005E26A3" w:rsidP="005E26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</w:t>
      </w:r>
      <w:bookmarkStart w:id="1" w:name="_GoBack"/>
      <w:bookmarkEnd w:id="1"/>
      <w:r>
        <w:rPr>
          <w:sz w:val="24"/>
          <w:szCs w:val="24"/>
        </w:rPr>
        <w:t xml:space="preserve">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CC203C0" w14:textId="77777777" w:rsidR="005E26A3" w:rsidRDefault="005E26A3" w:rsidP="005E26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2CC203C1" w14:textId="77777777" w:rsidR="005E26A3" w:rsidRDefault="005E26A3" w:rsidP="005E26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CC203C2" w14:textId="116D6DFB" w:rsidR="005E26A3" w:rsidRDefault="005E26A3" w:rsidP="005E26A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9E6D12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CC203C3" w14:textId="77777777" w:rsidR="005E26A3" w:rsidRDefault="005E26A3" w:rsidP="005E26A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2CC203C4" w14:textId="77777777" w:rsidR="005E26A3" w:rsidRDefault="005E26A3" w:rsidP="005E26A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2CC203C5" w14:textId="77777777" w:rsidR="005E26A3" w:rsidRDefault="005E26A3" w:rsidP="005E26A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CC203C6" w14:textId="77777777" w:rsidR="005E26A3" w:rsidRDefault="005E26A3" w:rsidP="005E26A3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2CC203C7" w14:textId="77777777" w:rsidR="005E26A3" w:rsidRDefault="005E26A3" w:rsidP="005E26A3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CC203C8" w14:textId="77777777" w:rsidR="005E26A3" w:rsidRDefault="005E26A3" w:rsidP="005E26A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2CC203C9" w14:textId="77777777" w:rsidR="005E26A3" w:rsidRDefault="005E26A3" w:rsidP="005E26A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CC203CA" w14:textId="77777777" w:rsidR="005E26A3" w:rsidRDefault="005E26A3" w:rsidP="005E26A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2CC203CB" w14:textId="77777777" w:rsidR="005E26A3" w:rsidRDefault="005E26A3" w:rsidP="005E26A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2CC203CC" w14:textId="77777777" w:rsidR="005E26A3" w:rsidRDefault="005E26A3" w:rsidP="005E26A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2CC203CD" w14:textId="77777777" w:rsidR="005E26A3" w:rsidRDefault="005E26A3" w:rsidP="005E26A3">
      <w:pPr>
        <w:spacing w:line="276" w:lineRule="auto"/>
        <w:rPr>
          <w:sz w:val="24"/>
          <w:szCs w:val="24"/>
        </w:rPr>
      </w:pPr>
    </w:p>
    <w:p w14:paraId="2CC203CE" w14:textId="77777777" w:rsidR="005E26A3" w:rsidRDefault="005E26A3" w:rsidP="005E26A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CC203CF" w14:textId="77777777" w:rsidR="005E26A3" w:rsidRDefault="005E26A3" w:rsidP="005E26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CC203D0" w14:textId="77777777" w:rsidR="005E26A3" w:rsidRDefault="005E26A3" w:rsidP="005E26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CC203D1" w14:textId="77777777" w:rsidR="005E26A3" w:rsidRDefault="005E26A3" w:rsidP="005E26A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CC203D2" w14:textId="77777777" w:rsidR="005E26A3" w:rsidRDefault="005E26A3" w:rsidP="005E26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CC203D3" w14:textId="77777777" w:rsidR="005E26A3" w:rsidRDefault="005E26A3" w:rsidP="005E26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CC203D4" w14:textId="77777777" w:rsidR="005E26A3" w:rsidRDefault="005E26A3" w:rsidP="005E26A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CC203D5" w14:textId="77777777" w:rsidR="005E26A3" w:rsidRDefault="005E26A3" w:rsidP="005E26A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2CC203D6" w14:textId="77777777" w:rsidR="005E26A3" w:rsidRDefault="005E26A3" w:rsidP="005E26A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2CC203D7" w14:textId="77777777" w:rsidR="005E26A3" w:rsidRDefault="005E26A3" w:rsidP="005E26A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2CC203D8" w14:textId="77777777" w:rsidR="005E26A3" w:rsidRDefault="005E26A3" w:rsidP="005E26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2CC203D9" w14:textId="77777777" w:rsidR="005E26A3" w:rsidRDefault="005E26A3" w:rsidP="005E26A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2CC203DA" w14:textId="77777777" w:rsidR="005E26A3" w:rsidRDefault="005E26A3" w:rsidP="005E26A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2CC203DB" w14:textId="77777777" w:rsidR="005E26A3" w:rsidRDefault="005E26A3" w:rsidP="005E26A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CC203DC" w14:textId="30E90DF8" w:rsidR="005E26A3" w:rsidRDefault="005E26A3" w:rsidP="005E26A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9E6D12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2CC203DD" w14:textId="77777777" w:rsidR="005E26A3" w:rsidRDefault="005E26A3" w:rsidP="005E26A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CC203DE" w14:textId="77777777" w:rsidR="005E26A3" w:rsidRDefault="005E26A3" w:rsidP="005E26A3">
      <w:pPr>
        <w:rPr>
          <w:sz w:val="26"/>
          <w:szCs w:val="26"/>
        </w:rPr>
      </w:pPr>
    </w:p>
    <w:p w14:paraId="2CC203DF" w14:textId="77777777" w:rsidR="005E26A3" w:rsidRDefault="005E26A3" w:rsidP="005E26A3">
      <w:pPr>
        <w:rPr>
          <w:sz w:val="26"/>
          <w:szCs w:val="26"/>
        </w:rPr>
      </w:pPr>
    </w:p>
    <w:p w14:paraId="45947351" w14:textId="77777777" w:rsidR="009E6D12" w:rsidRPr="00CB6078" w:rsidRDefault="009E6D12" w:rsidP="009E6D12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2CC203E2" w14:textId="77777777" w:rsidR="008F73A3" w:rsidRPr="00697DC5" w:rsidRDefault="008F73A3" w:rsidP="005E26A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BBE646" w14:textId="77777777" w:rsidR="00D7233C" w:rsidRDefault="00D7233C">
      <w:r>
        <w:separator/>
      </w:r>
    </w:p>
  </w:endnote>
  <w:endnote w:type="continuationSeparator" w:id="0">
    <w:p w14:paraId="57F508C1" w14:textId="77777777" w:rsidR="00D7233C" w:rsidRDefault="00D7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AAC394" w14:textId="77777777" w:rsidR="00D7233C" w:rsidRDefault="00D7233C">
      <w:r>
        <w:separator/>
      </w:r>
    </w:p>
  </w:footnote>
  <w:footnote w:type="continuationSeparator" w:id="0">
    <w:p w14:paraId="59CB4E9A" w14:textId="77777777" w:rsidR="00D7233C" w:rsidRDefault="00D72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C203E7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CC203E8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DC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5954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7F8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1F9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271D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35F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6A3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DCD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892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6D12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468C4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0A6"/>
    <w:rsid w:val="00C351A7"/>
    <w:rsid w:val="00C3560E"/>
    <w:rsid w:val="00C409DF"/>
    <w:rsid w:val="00C40B77"/>
    <w:rsid w:val="00C4302E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33C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5EEF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39F0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C203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4140D-A3F0-462C-8E94-FF104CF5E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740EBC-3238-4CE2-BDDC-E8AE178612C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4C72B94F-871D-4B48-9BF2-BEBC63A448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D9B46D-F4F0-496F-8666-E2FC7232E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2016-09-28T10:06:00Z</dcterms:created>
  <dcterms:modified xsi:type="dcterms:W3CDTF">2016-09-28T11:28:00Z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